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34E053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01FE5C" w14:textId="77777777">
        <w:tc>
          <w:tcPr>
            <w:tcW w:w="10419" w:type="dxa"/>
            <w:shd w:val="clear" w:color="auto" w:fill="auto"/>
          </w:tcPr>
          <w:p w14:paraId="032C0194" w14:textId="77777777" w:rsidR="007411D9" w:rsidRDefault="00BF52D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A432A92" wp14:editId="2DC51934">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4A454D60" w14:textId="77777777" w:rsidR="007411D9" w:rsidRDefault="007411D9">
            <w:pPr>
              <w:pStyle w:val="Pieddepage"/>
              <w:tabs>
                <w:tab w:val="clear" w:pos="4536"/>
                <w:tab w:val="clear" w:pos="9072"/>
              </w:tabs>
              <w:jc w:val="center"/>
              <w:rPr>
                <w:rFonts w:ascii="Arial" w:hAnsi="Arial" w:cs="Arial"/>
              </w:rPr>
            </w:pPr>
          </w:p>
          <w:p w14:paraId="5FB6481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EF7D678"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34EBA411" w14:textId="77777777" w:rsidR="007411D9" w:rsidRDefault="007411D9">
            <w:pPr>
              <w:pStyle w:val="Pieddepage"/>
              <w:tabs>
                <w:tab w:val="clear" w:pos="4536"/>
                <w:tab w:val="clear" w:pos="9072"/>
              </w:tabs>
              <w:jc w:val="center"/>
            </w:pPr>
          </w:p>
        </w:tc>
      </w:tr>
    </w:tbl>
    <w:p w14:paraId="1A87F5A0"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17EEF3F" w14:textId="77777777">
        <w:tc>
          <w:tcPr>
            <w:tcW w:w="9285" w:type="dxa"/>
            <w:shd w:val="clear" w:color="auto" w:fill="66CCFF"/>
          </w:tcPr>
          <w:p w14:paraId="6CE6CBA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D206970" w14:textId="77777777" w:rsidR="007411D9" w:rsidRDefault="007411D9">
            <w:pPr>
              <w:pStyle w:val="Titre8"/>
              <w:tabs>
                <w:tab w:val="right" w:pos="9639"/>
              </w:tabs>
              <w:rPr>
                <w:caps/>
                <w:sz w:val="28"/>
                <w:szCs w:val="28"/>
              </w:rPr>
            </w:pPr>
            <w:r>
              <w:rPr>
                <w:caps/>
                <w:sz w:val="28"/>
                <w:szCs w:val="28"/>
              </w:rPr>
              <w:t>Lettre de candidature</w:t>
            </w:r>
          </w:p>
          <w:p w14:paraId="0F79D38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B44319" w14:textId="77777777" w:rsidR="007411D9" w:rsidRDefault="007411D9">
            <w:pPr>
              <w:pStyle w:val="Titre8"/>
              <w:tabs>
                <w:tab w:val="right" w:pos="9639"/>
              </w:tabs>
              <w:spacing w:before="120" w:after="120"/>
            </w:pPr>
            <w:r>
              <w:rPr>
                <w:caps/>
                <w:sz w:val="28"/>
                <w:szCs w:val="28"/>
              </w:rPr>
              <w:t>Dc1</w:t>
            </w:r>
          </w:p>
        </w:tc>
      </w:tr>
      <w:tr w:rsidR="007411D9" w14:paraId="6B16B3AA" w14:textId="77777777" w:rsidTr="00AE730C">
        <w:tc>
          <w:tcPr>
            <w:tcW w:w="10277" w:type="dxa"/>
            <w:gridSpan w:val="2"/>
            <w:shd w:val="clear" w:color="auto" w:fill="auto"/>
          </w:tcPr>
          <w:p w14:paraId="0DAD239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463A702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AED7962" w14:textId="77777777" w:rsidR="004D1DF9" w:rsidRPr="004D1DF9" w:rsidRDefault="004D1DF9" w:rsidP="004D1DF9"/>
          <w:p w14:paraId="1356900D"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AE10854" w14:textId="77777777" w:rsidR="004D1DF9" w:rsidRPr="004D1DF9" w:rsidRDefault="004D1DF9" w:rsidP="004D1DF9"/>
          <w:p w14:paraId="260974E7"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3D69B75" w14:textId="77777777" w:rsidR="00EB4DEA" w:rsidRPr="00EB4DEA" w:rsidRDefault="00EB4DEA" w:rsidP="00EB4DEA"/>
        </w:tc>
      </w:tr>
      <w:tr w:rsidR="007411D9" w14:paraId="0EC295A8" w14:textId="77777777">
        <w:tc>
          <w:tcPr>
            <w:tcW w:w="10277" w:type="dxa"/>
            <w:gridSpan w:val="2"/>
            <w:shd w:val="clear" w:color="auto" w:fill="auto"/>
          </w:tcPr>
          <w:p w14:paraId="60F76AA1" w14:textId="77777777" w:rsidR="007411D9" w:rsidRDefault="007411D9">
            <w:pPr>
              <w:tabs>
                <w:tab w:val="left" w:pos="-142"/>
                <w:tab w:val="left" w:pos="4111"/>
              </w:tabs>
              <w:snapToGrid w:val="0"/>
              <w:jc w:val="both"/>
              <w:rPr>
                <w:rFonts w:ascii="Arial" w:hAnsi="Arial" w:cs="Arial"/>
                <w:b/>
                <w:bCs/>
              </w:rPr>
            </w:pPr>
          </w:p>
        </w:tc>
      </w:tr>
      <w:tr w:rsidR="007411D9" w14:paraId="01F5FDE0" w14:textId="77777777">
        <w:tc>
          <w:tcPr>
            <w:tcW w:w="10277" w:type="dxa"/>
            <w:gridSpan w:val="2"/>
            <w:shd w:val="clear" w:color="auto" w:fill="66CCFF"/>
          </w:tcPr>
          <w:p w14:paraId="59F4087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5192DC6"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41FDF600" w14:textId="77777777" w:rsidR="007411D9" w:rsidRDefault="007411D9">
      <w:pPr>
        <w:pStyle w:val="En-tte"/>
        <w:tabs>
          <w:tab w:val="clear" w:pos="4536"/>
          <w:tab w:val="clear" w:pos="9072"/>
        </w:tabs>
        <w:rPr>
          <w:rFonts w:ascii="Arial" w:hAnsi="Arial" w:cs="Arial"/>
        </w:rPr>
      </w:pPr>
    </w:p>
    <w:p w14:paraId="46D32C26" w14:textId="77777777" w:rsidR="007411D9" w:rsidRDefault="007411D9">
      <w:pPr>
        <w:pStyle w:val="En-tte"/>
        <w:tabs>
          <w:tab w:val="clear" w:pos="4536"/>
          <w:tab w:val="clear" w:pos="9072"/>
        </w:tabs>
        <w:rPr>
          <w:rFonts w:ascii="Arial" w:hAnsi="Arial" w:cs="Arial"/>
        </w:rPr>
      </w:pPr>
    </w:p>
    <w:p w14:paraId="2E5198F4" w14:textId="77777777" w:rsidR="007411D9" w:rsidRDefault="007411D9" w:rsidP="00F74667">
      <w:pPr>
        <w:pStyle w:val="En-tte"/>
        <w:tabs>
          <w:tab w:val="clear" w:pos="4536"/>
          <w:tab w:val="clear" w:pos="9072"/>
        </w:tabs>
        <w:jc w:val="center"/>
        <w:rPr>
          <w:rFonts w:ascii="Arial" w:hAnsi="Arial" w:cs="Arial"/>
        </w:rPr>
      </w:pPr>
    </w:p>
    <w:p w14:paraId="0B6598BE"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CENTRE HOSPITALIER UNIVERSITAIRE DE BORDEAUX</w:t>
      </w:r>
    </w:p>
    <w:p w14:paraId="53A16B2B" w14:textId="77777777" w:rsidR="00C41D42" w:rsidRDefault="00C41D42" w:rsidP="002B0EAB">
      <w:pPr>
        <w:pStyle w:val="En-tte"/>
        <w:tabs>
          <w:tab w:val="clear" w:pos="4536"/>
          <w:tab w:val="clear" w:pos="9072"/>
        </w:tabs>
        <w:jc w:val="center"/>
        <w:rPr>
          <w:rFonts w:ascii="Arial" w:hAnsi="Arial" w:cs="Arial"/>
          <w:b/>
          <w:bCs/>
        </w:rPr>
      </w:pPr>
      <w:r w:rsidRPr="00C41D42">
        <w:rPr>
          <w:rFonts w:ascii="Arial" w:hAnsi="Arial" w:cs="Arial"/>
          <w:b/>
          <w:bCs/>
        </w:rPr>
        <w:t xml:space="preserve">Direction de la Politique d’Achats, de la Logistique et de la Stratégie Patrimoniale </w:t>
      </w:r>
    </w:p>
    <w:p w14:paraId="729928A9" w14:textId="77777777" w:rsidR="002B0EAB" w:rsidRPr="00BF3639" w:rsidRDefault="002B0EAB" w:rsidP="002B0EAB">
      <w:pPr>
        <w:pStyle w:val="En-tte"/>
        <w:tabs>
          <w:tab w:val="clear" w:pos="4536"/>
          <w:tab w:val="clear" w:pos="9072"/>
        </w:tabs>
        <w:jc w:val="center"/>
        <w:rPr>
          <w:rFonts w:ascii="Arial" w:hAnsi="Arial" w:cs="Arial"/>
          <w:b/>
          <w:bCs/>
        </w:rPr>
      </w:pPr>
      <w:r w:rsidRPr="00BF3639">
        <w:rPr>
          <w:rFonts w:ascii="Arial" w:hAnsi="Arial" w:cs="Arial"/>
          <w:b/>
          <w:bCs/>
        </w:rPr>
        <w:t xml:space="preserve">12 rue </w:t>
      </w:r>
      <w:proofErr w:type="spellStart"/>
      <w:r w:rsidRPr="00BF3639">
        <w:rPr>
          <w:rFonts w:ascii="Arial" w:hAnsi="Arial" w:cs="Arial"/>
          <w:b/>
          <w:bCs/>
        </w:rPr>
        <w:t>Dubernat</w:t>
      </w:r>
      <w:proofErr w:type="spellEnd"/>
      <w:r>
        <w:rPr>
          <w:rFonts w:ascii="Arial" w:hAnsi="Arial" w:cs="Arial"/>
          <w:b/>
          <w:bCs/>
        </w:rPr>
        <w:t xml:space="preserve"> - </w:t>
      </w:r>
      <w:r w:rsidRPr="00BF3639">
        <w:rPr>
          <w:rFonts w:ascii="Arial" w:hAnsi="Arial" w:cs="Arial"/>
          <w:b/>
          <w:bCs/>
        </w:rPr>
        <w:t>33404 TALENCE Cedex</w:t>
      </w:r>
    </w:p>
    <w:p w14:paraId="78B9C5A4" w14:textId="77777777" w:rsidR="002B0EAB" w:rsidRDefault="002B0EAB" w:rsidP="002B0EAB">
      <w:pPr>
        <w:jc w:val="center"/>
        <w:rPr>
          <w:rFonts w:ascii="Arial" w:hAnsi="Arial" w:cs="Arial"/>
          <w:b/>
          <w:bCs/>
        </w:rPr>
      </w:pPr>
      <w:r w:rsidRPr="00BF3639">
        <w:rPr>
          <w:rFonts w:ascii="Arial" w:hAnsi="Arial" w:cs="Arial"/>
          <w:b/>
          <w:bCs/>
        </w:rPr>
        <w:sym w:font="Wingdings" w:char="F028"/>
      </w:r>
      <w:r w:rsidRPr="00BF3639">
        <w:rPr>
          <w:rFonts w:ascii="Arial" w:hAnsi="Arial" w:cs="Arial"/>
          <w:b/>
          <w:bCs/>
        </w:rPr>
        <w:t xml:space="preserve"> 05-56-79-</w:t>
      </w:r>
      <w:r>
        <w:rPr>
          <w:rFonts w:ascii="Arial" w:hAnsi="Arial" w:cs="Arial"/>
          <w:b/>
          <w:bCs/>
        </w:rPr>
        <w:t>48-00</w:t>
      </w:r>
    </w:p>
    <w:p w14:paraId="09E0144D" w14:textId="77777777" w:rsidR="007411D9" w:rsidRDefault="007411D9">
      <w:pPr>
        <w:pStyle w:val="En-tte"/>
        <w:tabs>
          <w:tab w:val="clear" w:pos="4536"/>
          <w:tab w:val="clear" w:pos="9072"/>
        </w:tabs>
        <w:rPr>
          <w:rFonts w:ascii="Arial" w:hAnsi="Arial" w:cs="Arial"/>
        </w:rPr>
      </w:pPr>
    </w:p>
    <w:p w14:paraId="74777ADA" w14:textId="77777777" w:rsidR="007411D9" w:rsidRDefault="007411D9">
      <w:pPr>
        <w:pStyle w:val="En-tte"/>
        <w:tabs>
          <w:tab w:val="clear" w:pos="4536"/>
          <w:tab w:val="clear" w:pos="9072"/>
        </w:tabs>
        <w:rPr>
          <w:rFonts w:ascii="Arial" w:hAnsi="Arial" w:cs="Arial"/>
        </w:rPr>
      </w:pPr>
    </w:p>
    <w:p w14:paraId="26B0F5D5" w14:textId="77777777" w:rsidR="007411D9" w:rsidRDefault="007411D9">
      <w:pPr>
        <w:pStyle w:val="En-tte"/>
        <w:tabs>
          <w:tab w:val="clear" w:pos="4536"/>
          <w:tab w:val="clear" w:pos="9072"/>
        </w:tabs>
        <w:rPr>
          <w:rFonts w:ascii="Arial" w:hAnsi="Arial" w:cs="Arial"/>
        </w:rPr>
      </w:pPr>
    </w:p>
    <w:p w14:paraId="6DD3B0F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1D0E0C" w14:textId="77777777">
        <w:trPr>
          <w:trHeight w:val="160"/>
        </w:trPr>
        <w:tc>
          <w:tcPr>
            <w:tcW w:w="10277" w:type="dxa"/>
            <w:shd w:val="clear" w:color="auto" w:fill="66CCFF"/>
          </w:tcPr>
          <w:p w14:paraId="6D37C8B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5B0A0ED"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41A7147" w14:textId="77777777" w:rsidR="007411D9" w:rsidRDefault="007411D9">
      <w:pPr>
        <w:rPr>
          <w:rFonts w:ascii="Arial" w:hAnsi="Arial" w:cs="Arial"/>
          <w:b/>
          <w:bCs/>
        </w:rPr>
      </w:pPr>
    </w:p>
    <w:p w14:paraId="257867B8" w14:textId="77777777" w:rsidR="007411D9" w:rsidRDefault="007411D9">
      <w:pPr>
        <w:rPr>
          <w:rFonts w:ascii="Arial" w:hAnsi="Arial" w:cs="Arial"/>
          <w:b/>
          <w:bCs/>
        </w:rPr>
      </w:pPr>
    </w:p>
    <w:p w14:paraId="172FB6CB" w14:textId="77777777" w:rsidR="007411D9" w:rsidRDefault="007411D9">
      <w:pPr>
        <w:rPr>
          <w:rFonts w:ascii="Arial" w:hAnsi="Arial" w:cs="Arial"/>
          <w:b/>
          <w:bCs/>
        </w:rPr>
      </w:pPr>
    </w:p>
    <w:p w14:paraId="1C843F06" w14:textId="6B9FC96D" w:rsidR="00CC1B03" w:rsidRDefault="00CC1B03" w:rsidP="0069561D">
      <w:pPr>
        <w:rPr>
          <w:ins w:id="5" w:author="DELANCOIS Karine" w:date="2025-04-17T15:16:00Z"/>
          <w:rFonts w:ascii="Trebuchet MS" w:hAnsi="Trebuchet MS"/>
          <w:b/>
          <w:bCs/>
          <w:color w:val="000000"/>
          <w:sz w:val="21"/>
          <w:szCs w:val="21"/>
        </w:rPr>
      </w:pPr>
      <w:ins w:id="6" w:author="DELANCOIS Karine" w:date="2025-04-17T15:16:00Z">
        <w:r w:rsidRPr="00CC1B03">
          <w:rPr>
            <w:rFonts w:ascii="Trebuchet MS" w:hAnsi="Trebuchet MS"/>
            <w:b/>
            <w:bCs/>
            <w:color w:val="000000"/>
            <w:sz w:val="21"/>
            <w:szCs w:val="21"/>
          </w:rPr>
          <w:t>Prestation de médiation animale au profit du CHU de Bordeaux</w:t>
        </w:r>
      </w:ins>
      <w:ins w:id="7" w:author="VABRE Sylvie" w:date="2025-06-13T14:19:00Z">
        <w:r w:rsidR="00422104">
          <w:rPr>
            <w:rFonts w:ascii="Trebuchet MS" w:hAnsi="Trebuchet MS"/>
            <w:b/>
            <w:bCs/>
            <w:color w:val="000000"/>
            <w:sz w:val="21"/>
            <w:szCs w:val="21"/>
          </w:rPr>
          <w:t xml:space="preserve"> – Relance lot</w:t>
        </w:r>
      </w:ins>
      <w:ins w:id="8" w:author="VABRE Sylvie" w:date="2025-07-11T11:28:00Z">
        <w:r w:rsidR="00A44170">
          <w:rPr>
            <w:rFonts w:ascii="Trebuchet MS" w:hAnsi="Trebuchet MS"/>
            <w:b/>
            <w:bCs/>
            <w:color w:val="000000"/>
            <w:sz w:val="21"/>
            <w:szCs w:val="21"/>
          </w:rPr>
          <w:t>s</w:t>
        </w:r>
      </w:ins>
      <w:ins w:id="9" w:author="VABRE Sylvie" w:date="2025-06-13T14:19:00Z">
        <w:r w:rsidR="00422104">
          <w:rPr>
            <w:rFonts w:ascii="Trebuchet MS" w:hAnsi="Trebuchet MS"/>
            <w:b/>
            <w:bCs/>
            <w:color w:val="000000"/>
            <w:sz w:val="21"/>
            <w:szCs w:val="21"/>
          </w:rPr>
          <w:t xml:space="preserve"> N°</w:t>
        </w:r>
      </w:ins>
      <w:ins w:id="10" w:author="VABRE Sylvie" w:date="2025-07-11T11:28:00Z">
        <w:r w:rsidR="00A44170">
          <w:rPr>
            <w:rFonts w:ascii="Trebuchet MS" w:hAnsi="Trebuchet MS"/>
            <w:b/>
            <w:bCs/>
            <w:color w:val="000000"/>
            <w:sz w:val="21"/>
            <w:szCs w:val="21"/>
          </w:rPr>
          <w:t>2.D et 3.A</w:t>
        </w:r>
      </w:ins>
    </w:p>
    <w:p w14:paraId="18728247" w14:textId="77777777" w:rsidR="00CC1B03" w:rsidRDefault="00CC1B03">
      <w:pPr>
        <w:rPr>
          <w:ins w:id="11" w:author="DELANCOIS Karine" w:date="2025-04-17T15:16:00Z"/>
        </w:rPr>
        <w:pPrChange w:id="12" w:author="DELANCOIS Karine" w:date="2025-04-17T15:16:00Z">
          <w:pPr>
            <w:suppressAutoHyphens w:val="0"/>
          </w:pPr>
        </w:pPrChange>
      </w:pPr>
      <w:ins w:id="13" w:author="DELANCOIS Karine" w:date="2025-04-17T15:16:00Z">
        <w:r>
          <w:br w:type="page"/>
        </w:r>
      </w:ins>
    </w:p>
    <w:p w14:paraId="7BFCA100" w14:textId="77777777" w:rsidR="002B0EAB" w:rsidDel="00CC1B03" w:rsidRDefault="003B1C2E">
      <w:pPr>
        <w:suppressAutoHyphens w:val="0"/>
        <w:rPr>
          <w:del w:id="14" w:author="DELANCOIS Karine" w:date="2025-04-17T15:16:00Z"/>
          <w:rFonts w:ascii="Arial" w:hAnsi="Arial" w:cs="Arial"/>
          <w:b/>
          <w:bCs/>
        </w:rPr>
      </w:pPr>
      <w:del w:id="15" w:author="DELANCOIS Karine" w:date="2025-04-17T15:16:00Z">
        <w:r w:rsidDel="00CC1B03">
          <w:rPr>
            <w:rFonts w:ascii="Trebuchet MS" w:hAnsi="Trebuchet MS"/>
            <w:b/>
            <w:bCs/>
            <w:color w:val="000000"/>
            <w:sz w:val="21"/>
            <w:szCs w:val="21"/>
          </w:rPr>
          <w:lastRenderedPageBreak/>
          <w:delText xml:space="preserve">INTITULE CONSULTATION </w:delText>
        </w:r>
        <w:r w:rsidR="002B0EAB" w:rsidDel="00CC1B03">
          <w:rPr>
            <w:rFonts w:ascii="Arial" w:hAnsi="Arial" w:cs="Arial"/>
            <w:b/>
            <w:bCs/>
          </w:rPr>
          <w:br w:type="page"/>
        </w:r>
      </w:del>
    </w:p>
    <w:p w14:paraId="25B97A95" w14:textId="77777777" w:rsidR="0069561D" w:rsidRDefault="0069561D" w:rsidP="0069561D">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12C487" w14:textId="77777777">
        <w:tc>
          <w:tcPr>
            <w:tcW w:w="10277" w:type="dxa"/>
            <w:shd w:val="clear" w:color="auto" w:fill="66CCFF"/>
          </w:tcPr>
          <w:p w14:paraId="57A06A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B0A5685" w14:textId="77777777" w:rsidR="00F6192D" w:rsidRDefault="007411D9">
      <w:pPr>
        <w:spacing w:before="120"/>
        <w:rPr>
          <w:rFonts w:ascii="Arial" w:hAnsi="Arial" w:cs="Arial"/>
        </w:rPr>
      </w:pPr>
      <w:r>
        <w:rPr>
          <w:rFonts w:ascii="Arial" w:hAnsi="Arial" w:cs="Arial"/>
          <w:i/>
          <w:sz w:val="18"/>
          <w:szCs w:val="18"/>
        </w:rPr>
        <w:t>(Cocher la case correspondante.)</w:t>
      </w:r>
    </w:p>
    <w:p w14:paraId="46A6003C" w14:textId="77777777" w:rsidR="00F6192D" w:rsidRDefault="00F6192D" w:rsidP="00F6192D">
      <w:pPr>
        <w:rPr>
          <w:rFonts w:ascii="Arial" w:hAnsi="Arial" w:cs="Arial"/>
        </w:rPr>
      </w:pPr>
    </w:p>
    <w:p w14:paraId="6963E86B" w14:textId="77777777" w:rsidR="007411D9" w:rsidRPr="00F6192D" w:rsidRDefault="00F6192D" w:rsidP="00F6192D">
      <w:pPr>
        <w:tabs>
          <w:tab w:val="left" w:pos="7426"/>
        </w:tabs>
        <w:rPr>
          <w:rFonts w:ascii="Arial" w:hAnsi="Arial" w:cs="Arial"/>
        </w:rPr>
      </w:pPr>
      <w:r>
        <w:rPr>
          <w:rFonts w:ascii="Arial" w:hAnsi="Arial" w:cs="Arial"/>
        </w:rPr>
        <w:tab/>
      </w:r>
    </w:p>
    <w:p w14:paraId="38D83CEB" w14:textId="77777777" w:rsidR="007411D9" w:rsidRDefault="007411D9">
      <w:pPr>
        <w:pStyle w:val="Titre1"/>
        <w:ind w:left="0" w:hanging="432"/>
        <w:rPr>
          <w:rFonts w:ascii="Arial" w:hAnsi="Arial" w:cs="Arial"/>
          <w:b w:val="0"/>
          <w:bCs w:val="0"/>
        </w:rPr>
      </w:pPr>
    </w:p>
    <w:p w14:paraId="5AA5DA5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7B6F735" w14:textId="77777777" w:rsidR="007411D9" w:rsidRDefault="007411D9">
      <w:pPr>
        <w:pStyle w:val="Titre1"/>
        <w:ind w:left="0" w:hanging="432"/>
        <w:rPr>
          <w:rFonts w:ascii="Arial" w:hAnsi="Arial" w:cs="Arial"/>
          <w:b w:val="0"/>
          <w:bCs w:val="0"/>
        </w:rPr>
      </w:pPr>
    </w:p>
    <w:p w14:paraId="3136626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E6AD5F4" w14:textId="77777777" w:rsidR="00775F55" w:rsidRDefault="00775F55" w:rsidP="00775F55">
      <w:pPr>
        <w:numPr>
          <w:ilvl w:val="0"/>
          <w:numId w:val="1"/>
        </w:numPr>
        <w:rPr>
          <w:rFonts w:ascii="Arial" w:hAnsi="Arial" w:cs="Arial"/>
        </w:rPr>
      </w:pPr>
    </w:p>
    <w:p w14:paraId="339EA9C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8E3798D" w14:textId="77777777" w:rsidR="007411D9" w:rsidRDefault="007411D9">
      <w:pPr>
        <w:pStyle w:val="En-tte"/>
        <w:tabs>
          <w:tab w:val="clear" w:pos="4536"/>
          <w:tab w:val="clear" w:pos="9072"/>
        </w:tabs>
        <w:rPr>
          <w:rFonts w:ascii="Arial" w:hAnsi="Arial" w:cs="Arial"/>
        </w:rPr>
      </w:pPr>
    </w:p>
    <w:p w14:paraId="79BAFCA5" w14:textId="77777777"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57B51C3" w14:textId="77777777" w:rsidR="005E37B5" w:rsidRDefault="005E37B5" w:rsidP="00184AEF">
      <w:pPr>
        <w:ind w:left="993" w:hanging="426"/>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9AACDB9" w14:textId="77777777">
        <w:tc>
          <w:tcPr>
            <w:tcW w:w="10419" w:type="dxa"/>
            <w:shd w:val="clear" w:color="auto" w:fill="66CCFF"/>
          </w:tcPr>
          <w:p w14:paraId="36FC5738"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8A2E58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C4C7C82" w14:textId="77777777" w:rsidR="007411D9" w:rsidRDefault="007411D9">
      <w:pPr>
        <w:pStyle w:val="En-tte"/>
        <w:tabs>
          <w:tab w:val="clear" w:pos="4536"/>
          <w:tab w:val="clear" w:pos="9072"/>
        </w:tabs>
        <w:rPr>
          <w:rFonts w:ascii="Arial" w:hAnsi="Arial" w:cs="Arial"/>
        </w:rPr>
      </w:pPr>
    </w:p>
    <w:p w14:paraId="3D51427F"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sidR="00775F55">
        <w:rPr>
          <w:rFonts w:ascii="Arial" w:hAnsi="Arial" w:cs="Arial"/>
          <w:b/>
          <w:bCs/>
        </w:rPr>
        <w:t> </w:t>
      </w:r>
      <w:r w:rsidR="007411D9">
        <w:rPr>
          <w:rFonts w:ascii="Arial" w:hAnsi="Arial" w:cs="Arial"/>
        </w:rPr>
        <w:t>Le candidat se présente seul :</w:t>
      </w:r>
    </w:p>
    <w:p w14:paraId="7170CF9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FD98CD6" w14:textId="77777777" w:rsidR="007411D9" w:rsidRDefault="007411D9">
      <w:pPr>
        <w:pStyle w:val="En-tte"/>
        <w:tabs>
          <w:tab w:val="clear" w:pos="4536"/>
          <w:tab w:val="clear" w:pos="9072"/>
        </w:tabs>
        <w:rPr>
          <w:rFonts w:ascii="Arial" w:hAnsi="Arial" w:cs="Arial"/>
        </w:rPr>
      </w:pPr>
    </w:p>
    <w:p w14:paraId="27FC96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01E05E6" w14:textId="77777777" w:rsidR="00775F55" w:rsidRDefault="00775F55" w:rsidP="00775F55">
      <w:pPr>
        <w:pStyle w:val="En-tte"/>
        <w:ind w:left="360"/>
        <w:rPr>
          <w:rFonts w:ascii="Arial" w:hAnsi="Arial" w:cs="Arial"/>
        </w:rPr>
      </w:pPr>
    </w:p>
    <w:p w14:paraId="3AD515CE" w14:textId="77777777" w:rsidR="00775F55" w:rsidRDefault="00775F55" w:rsidP="00775F55">
      <w:pPr>
        <w:pStyle w:val="En-tte"/>
        <w:ind w:left="360"/>
        <w:rPr>
          <w:rFonts w:ascii="Arial" w:hAnsi="Arial" w:cs="Arial"/>
        </w:rPr>
      </w:pPr>
    </w:p>
    <w:p w14:paraId="1BB26418" w14:textId="77777777" w:rsidR="00775F55" w:rsidRPr="00775F55" w:rsidRDefault="00775F55" w:rsidP="00775F55">
      <w:pPr>
        <w:pStyle w:val="En-tte"/>
        <w:ind w:left="360"/>
        <w:rPr>
          <w:rFonts w:ascii="Arial" w:hAnsi="Arial" w:cs="Arial"/>
        </w:rPr>
      </w:pPr>
    </w:p>
    <w:p w14:paraId="25B6A18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A602D81" w14:textId="77777777" w:rsidR="00775F55" w:rsidRDefault="00775F55" w:rsidP="00775F55">
      <w:pPr>
        <w:pStyle w:val="En-tte"/>
        <w:ind w:left="360"/>
        <w:rPr>
          <w:rFonts w:ascii="Arial" w:hAnsi="Arial" w:cs="Arial"/>
        </w:rPr>
      </w:pPr>
    </w:p>
    <w:p w14:paraId="06BEB02B" w14:textId="77777777" w:rsidR="00775F55" w:rsidRDefault="00775F55" w:rsidP="00775F55">
      <w:pPr>
        <w:pStyle w:val="En-tte"/>
        <w:ind w:left="360"/>
        <w:rPr>
          <w:rFonts w:ascii="Arial" w:hAnsi="Arial" w:cs="Arial"/>
        </w:rPr>
      </w:pPr>
    </w:p>
    <w:p w14:paraId="5C79103A" w14:textId="77777777" w:rsidR="00775F55" w:rsidRPr="00775F55" w:rsidRDefault="00775F55" w:rsidP="00775F55">
      <w:pPr>
        <w:pStyle w:val="En-tte"/>
        <w:ind w:left="360"/>
        <w:rPr>
          <w:rFonts w:ascii="Arial" w:hAnsi="Arial" w:cs="Arial"/>
        </w:rPr>
      </w:pPr>
    </w:p>
    <w:p w14:paraId="2B705A2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03FAF9D" w14:textId="77777777" w:rsidR="00775F55" w:rsidRDefault="00775F55" w:rsidP="00775F55">
      <w:pPr>
        <w:pStyle w:val="En-tte"/>
        <w:ind w:left="360"/>
        <w:rPr>
          <w:rFonts w:ascii="Arial" w:hAnsi="Arial" w:cs="Arial"/>
        </w:rPr>
      </w:pPr>
    </w:p>
    <w:p w14:paraId="7640CFE8" w14:textId="77777777" w:rsidR="00775F55" w:rsidRDefault="00775F55" w:rsidP="00775F55">
      <w:pPr>
        <w:pStyle w:val="En-tte"/>
        <w:ind w:left="360"/>
        <w:rPr>
          <w:rFonts w:ascii="Arial" w:hAnsi="Arial" w:cs="Arial"/>
        </w:rPr>
      </w:pPr>
    </w:p>
    <w:p w14:paraId="2F74E820" w14:textId="77777777" w:rsidR="00775F55" w:rsidRPr="00775F55" w:rsidRDefault="00775F55" w:rsidP="00775F55">
      <w:pPr>
        <w:pStyle w:val="En-tte"/>
        <w:ind w:left="360"/>
        <w:rPr>
          <w:rFonts w:ascii="Arial" w:hAnsi="Arial" w:cs="Arial"/>
        </w:rPr>
      </w:pPr>
    </w:p>
    <w:p w14:paraId="32F9DC6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6885D64" w14:textId="77777777" w:rsidR="00775F55" w:rsidRDefault="00775F55" w:rsidP="00775F55">
      <w:pPr>
        <w:pStyle w:val="En-tte"/>
        <w:ind w:left="360"/>
        <w:rPr>
          <w:rFonts w:ascii="Arial" w:hAnsi="Arial" w:cs="Arial"/>
        </w:rPr>
      </w:pPr>
    </w:p>
    <w:p w14:paraId="28738B3D" w14:textId="77777777" w:rsidR="00775F55" w:rsidRDefault="00775F55" w:rsidP="00775F55">
      <w:pPr>
        <w:pStyle w:val="En-tte"/>
        <w:ind w:left="360"/>
        <w:rPr>
          <w:rFonts w:ascii="Arial" w:hAnsi="Arial" w:cs="Arial"/>
        </w:rPr>
      </w:pPr>
    </w:p>
    <w:p w14:paraId="73B168B1" w14:textId="77777777" w:rsidR="00775F55" w:rsidRPr="00775F55" w:rsidRDefault="00775F55" w:rsidP="00775F55">
      <w:pPr>
        <w:pStyle w:val="En-tte"/>
        <w:ind w:left="360"/>
        <w:rPr>
          <w:rFonts w:ascii="Arial" w:hAnsi="Arial" w:cs="Arial"/>
        </w:rPr>
      </w:pPr>
    </w:p>
    <w:p w14:paraId="780A3DB7"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BEE9994" w14:textId="77777777" w:rsidR="00775F55" w:rsidRPr="00775F55" w:rsidRDefault="00775F55" w:rsidP="00775F55">
      <w:pPr>
        <w:pStyle w:val="En-tte"/>
        <w:ind w:left="360"/>
        <w:rPr>
          <w:rFonts w:ascii="Arial" w:hAnsi="Arial" w:cs="Arial"/>
        </w:rPr>
      </w:pPr>
    </w:p>
    <w:p w14:paraId="4B86A598" w14:textId="77777777" w:rsidR="00775F55" w:rsidRPr="00775F55" w:rsidRDefault="00775F55" w:rsidP="00775F55">
      <w:pPr>
        <w:pStyle w:val="En-tte"/>
        <w:ind w:left="360"/>
        <w:rPr>
          <w:rFonts w:ascii="Arial" w:hAnsi="Arial" w:cs="Arial"/>
        </w:rPr>
      </w:pPr>
    </w:p>
    <w:p w14:paraId="078BA877" w14:textId="77777777" w:rsidR="007411D9" w:rsidRDefault="007411D9">
      <w:pPr>
        <w:pStyle w:val="En-tte"/>
        <w:tabs>
          <w:tab w:val="clear" w:pos="4536"/>
          <w:tab w:val="clear" w:pos="9072"/>
        </w:tabs>
        <w:rPr>
          <w:rFonts w:ascii="Arial" w:hAnsi="Arial" w:cs="Arial"/>
        </w:rPr>
      </w:pPr>
    </w:p>
    <w:p w14:paraId="13CA947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Pr>
          <w:rFonts w:ascii="Arial" w:hAnsi="Arial" w:cs="Arial"/>
          <w:b/>
          <w:bCs/>
        </w:rPr>
        <w:t> </w:t>
      </w:r>
      <w:r w:rsidR="007411D9">
        <w:rPr>
          <w:rFonts w:ascii="Arial" w:hAnsi="Arial" w:cs="Arial"/>
        </w:rPr>
        <w:t>Le candidat est un groupement d’entreprises :</w:t>
      </w:r>
    </w:p>
    <w:p w14:paraId="5DADFAF5" w14:textId="77777777" w:rsidR="007411D9" w:rsidRDefault="007411D9">
      <w:pPr>
        <w:spacing w:before="60"/>
        <w:rPr>
          <w:rFonts w:ascii="Arial" w:hAnsi="Arial" w:cs="Arial"/>
          <w:iCs/>
        </w:rPr>
      </w:pPr>
    </w:p>
    <w:p w14:paraId="76817A8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Pr>
          <w:rFonts w:ascii="Arial" w:hAnsi="Arial" w:cs="Arial"/>
          <w:iCs/>
        </w:rPr>
        <w:t> </w:t>
      </w:r>
      <w:r w:rsidR="007411D9">
        <w:rPr>
          <w:rFonts w:ascii="Arial" w:hAnsi="Arial" w:cs="Arial"/>
        </w:rPr>
        <w:t>solidaire</w:t>
      </w:r>
    </w:p>
    <w:p w14:paraId="60462146" w14:textId="77777777" w:rsidR="007411D9" w:rsidRDefault="007411D9">
      <w:pPr>
        <w:rPr>
          <w:rFonts w:ascii="Arial" w:hAnsi="Arial" w:cs="Arial"/>
        </w:rPr>
      </w:pPr>
    </w:p>
    <w:p w14:paraId="7D775610" w14:textId="77777777" w:rsidR="007411D9" w:rsidRDefault="007411D9">
      <w:pPr>
        <w:rPr>
          <w:rFonts w:ascii="Arial" w:hAnsi="Arial" w:cs="Arial"/>
        </w:rPr>
      </w:pPr>
    </w:p>
    <w:p w14:paraId="662DA9A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0D19594" w14:textId="77777777" w:rsidR="007411D9" w:rsidRDefault="007411D9">
      <w:pPr>
        <w:spacing w:before="60"/>
        <w:rPr>
          <w:rFonts w:ascii="Arial" w:hAnsi="Arial" w:cs="Arial"/>
          <w:iCs/>
        </w:rPr>
      </w:pPr>
    </w:p>
    <w:p w14:paraId="03640D8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rsidR="007411D9">
        <w:rPr>
          <w:rFonts w:ascii="Arial" w:hAnsi="Arial" w:cs="Arial"/>
          <w:iCs/>
        </w:rPr>
        <w:t xml:space="preserve"> O</w:t>
      </w:r>
      <w:r w:rsidR="00775F55">
        <w:rPr>
          <w:rFonts w:ascii="Arial" w:hAnsi="Arial" w:cs="Arial"/>
          <w:iCs/>
        </w:rPr>
        <w:t>ui</w:t>
      </w:r>
    </w:p>
    <w:p w14:paraId="3068E2AB" w14:textId="77777777" w:rsidR="007411D9" w:rsidRDefault="007411D9">
      <w:pPr>
        <w:jc w:val="both"/>
        <w:rPr>
          <w:rFonts w:ascii="Arial" w:hAnsi="Arial" w:cs="Arial"/>
        </w:rPr>
      </w:pPr>
    </w:p>
    <w:p w14:paraId="42CC968A"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9D3ABB1" w14:textId="77777777" w:rsidTr="00B02DE5">
        <w:tc>
          <w:tcPr>
            <w:tcW w:w="10490" w:type="dxa"/>
            <w:shd w:val="clear" w:color="auto" w:fill="66CCFF"/>
          </w:tcPr>
          <w:p w14:paraId="3DB8139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86E9578" w14:textId="77777777"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568F336" w14:textId="77777777" w:rsidR="000D4563" w:rsidRDefault="000D4563" w:rsidP="00B02DE5">
      <w:pPr>
        <w:spacing w:before="120"/>
        <w:jc w:val="both"/>
        <w:rPr>
          <w:rFonts w:ascii="Arial" w:hAnsi="Arial" w:cs="Arial"/>
        </w:rPr>
      </w:pPr>
    </w:p>
    <w:p w14:paraId="1647378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3CC0FF0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52B33BA" w14:textId="77777777" w:rsidR="00C1386A" w:rsidRDefault="00C1386A">
            <w:pPr>
              <w:snapToGrid w:val="0"/>
              <w:jc w:val="center"/>
              <w:rPr>
                <w:rFonts w:ascii="Arial" w:hAnsi="Arial" w:cs="Arial"/>
                <w:b/>
              </w:rPr>
            </w:pPr>
          </w:p>
          <w:p w14:paraId="256C4B0D" w14:textId="77777777" w:rsidR="00C1386A" w:rsidRDefault="00C1386A">
            <w:pPr>
              <w:jc w:val="center"/>
              <w:rPr>
                <w:rFonts w:ascii="Arial" w:hAnsi="Arial" w:cs="Arial"/>
                <w:b/>
              </w:rPr>
            </w:pPr>
          </w:p>
          <w:p w14:paraId="4687FB74" w14:textId="77777777" w:rsidR="00C1386A" w:rsidRDefault="00C1386A">
            <w:pPr>
              <w:jc w:val="center"/>
              <w:rPr>
                <w:rFonts w:ascii="Arial" w:hAnsi="Arial" w:cs="Arial"/>
                <w:b/>
              </w:rPr>
            </w:pPr>
            <w:r>
              <w:rPr>
                <w:rFonts w:ascii="Arial" w:hAnsi="Arial" w:cs="Arial"/>
                <w:b/>
              </w:rPr>
              <w:t>N°</w:t>
            </w:r>
          </w:p>
          <w:p w14:paraId="69C660CA" w14:textId="77777777" w:rsidR="00C1386A" w:rsidRDefault="00C1386A">
            <w:pPr>
              <w:jc w:val="center"/>
              <w:rPr>
                <w:rFonts w:ascii="Arial" w:hAnsi="Arial" w:cs="Arial"/>
                <w:b/>
              </w:rPr>
            </w:pPr>
            <w:proofErr w:type="gramStart"/>
            <w:r>
              <w:rPr>
                <w:rFonts w:ascii="Arial" w:hAnsi="Arial" w:cs="Arial"/>
                <w:b/>
              </w:rPr>
              <w:t>du</w:t>
            </w:r>
            <w:proofErr w:type="gramEnd"/>
          </w:p>
          <w:p w14:paraId="7A7C027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27699D2" w14:textId="77777777" w:rsidR="00C1386A" w:rsidRDefault="00C1386A">
            <w:pPr>
              <w:snapToGrid w:val="0"/>
              <w:jc w:val="center"/>
              <w:rPr>
                <w:rFonts w:ascii="Arial" w:hAnsi="Arial" w:cs="Arial"/>
                <w:b/>
              </w:rPr>
            </w:pPr>
          </w:p>
          <w:p w14:paraId="1AF7CF0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FCD184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A2A48F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33F1E3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7785F41" w14:textId="77777777" w:rsidR="00C1386A" w:rsidRDefault="00C1386A">
            <w:pPr>
              <w:pStyle w:val="Titre5"/>
              <w:snapToGrid w:val="0"/>
            </w:pPr>
          </w:p>
          <w:p w14:paraId="3FEB30EE" w14:textId="77777777" w:rsidR="00C1386A" w:rsidRDefault="00C1386A">
            <w:pPr>
              <w:pStyle w:val="Titre5"/>
            </w:pPr>
            <w:r>
              <w:t>Prestations exécutées par les membres du groupement (**)</w:t>
            </w:r>
          </w:p>
        </w:tc>
      </w:tr>
      <w:tr w:rsidR="00C1386A" w14:paraId="781F0A53" w14:textId="77777777" w:rsidTr="00C1386A">
        <w:trPr>
          <w:trHeight w:val="1021"/>
        </w:trPr>
        <w:tc>
          <w:tcPr>
            <w:tcW w:w="851" w:type="dxa"/>
            <w:tcBorders>
              <w:top w:val="single" w:sz="4" w:space="0" w:color="000000"/>
              <w:left w:val="single" w:sz="4" w:space="0" w:color="000000"/>
            </w:tcBorders>
            <w:shd w:val="clear" w:color="auto" w:fill="CCFFFF"/>
          </w:tcPr>
          <w:p w14:paraId="53040D2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795CB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3E5F61A" w14:textId="77777777" w:rsidR="00C1386A" w:rsidRDefault="00C1386A">
            <w:pPr>
              <w:snapToGrid w:val="0"/>
              <w:jc w:val="both"/>
              <w:rPr>
                <w:rFonts w:ascii="Arial" w:hAnsi="Arial" w:cs="Arial"/>
              </w:rPr>
            </w:pPr>
          </w:p>
        </w:tc>
      </w:tr>
      <w:tr w:rsidR="00C1386A" w14:paraId="3D7527D5" w14:textId="77777777" w:rsidTr="00C1386A">
        <w:trPr>
          <w:trHeight w:val="1021"/>
        </w:trPr>
        <w:tc>
          <w:tcPr>
            <w:tcW w:w="851" w:type="dxa"/>
            <w:tcBorders>
              <w:left w:val="single" w:sz="4" w:space="0" w:color="000000"/>
            </w:tcBorders>
            <w:shd w:val="clear" w:color="auto" w:fill="auto"/>
          </w:tcPr>
          <w:p w14:paraId="59DC0BE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9C1C9E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A6C7299" w14:textId="77777777" w:rsidR="00C1386A" w:rsidRDefault="00C1386A">
            <w:pPr>
              <w:snapToGrid w:val="0"/>
              <w:jc w:val="both"/>
              <w:rPr>
                <w:rFonts w:ascii="Arial" w:hAnsi="Arial" w:cs="Arial"/>
              </w:rPr>
            </w:pPr>
          </w:p>
        </w:tc>
      </w:tr>
      <w:tr w:rsidR="00C1386A" w14:paraId="26F86CA4" w14:textId="77777777" w:rsidTr="00C1386A">
        <w:trPr>
          <w:trHeight w:val="1021"/>
        </w:trPr>
        <w:tc>
          <w:tcPr>
            <w:tcW w:w="851" w:type="dxa"/>
            <w:tcBorders>
              <w:left w:val="single" w:sz="4" w:space="0" w:color="000000"/>
            </w:tcBorders>
            <w:shd w:val="clear" w:color="auto" w:fill="CCFFFF"/>
          </w:tcPr>
          <w:p w14:paraId="5285DE7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4B424AA"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DEF78C2" w14:textId="77777777" w:rsidR="00C1386A" w:rsidRDefault="00C1386A">
            <w:pPr>
              <w:snapToGrid w:val="0"/>
              <w:jc w:val="both"/>
              <w:rPr>
                <w:rFonts w:ascii="Arial" w:hAnsi="Arial" w:cs="Arial"/>
              </w:rPr>
            </w:pPr>
          </w:p>
        </w:tc>
      </w:tr>
      <w:tr w:rsidR="00C1386A" w14:paraId="0A8B133A" w14:textId="77777777" w:rsidTr="00C1386A">
        <w:trPr>
          <w:trHeight w:val="1021"/>
        </w:trPr>
        <w:tc>
          <w:tcPr>
            <w:tcW w:w="851" w:type="dxa"/>
            <w:tcBorders>
              <w:left w:val="single" w:sz="4" w:space="0" w:color="000000"/>
              <w:bottom w:val="single" w:sz="4" w:space="0" w:color="000000"/>
            </w:tcBorders>
            <w:shd w:val="clear" w:color="auto" w:fill="auto"/>
          </w:tcPr>
          <w:p w14:paraId="236C91F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728880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8F7191D" w14:textId="77777777" w:rsidR="00C1386A" w:rsidRDefault="00C1386A">
            <w:pPr>
              <w:snapToGrid w:val="0"/>
              <w:jc w:val="both"/>
              <w:rPr>
                <w:rFonts w:ascii="Arial" w:hAnsi="Arial" w:cs="Arial"/>
              </w:rPr>
            </w:pPr>
          </w:p>
        </w:tc>
      </w:tr>
    </w:tbl>
    <w:p w14:paraId="146D599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211935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74E935A"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C77AB40" w14:textId="77777777" w:rsidR="005E37B5" w:rsidRDefault="005E37B5">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1E0951E" w14:textId="77777777">
        <w:tc>
          <w:tcPr>
            <w:tcW w:w="10419" w:type="dxa"/>
            <w:shd w:val="clear" w:color="auto" w:fill="66CCFF"/>
          </w:tcPr>
          <w:p w14:paraId="75F1A1F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FC585E1" w14:textId="77777777" w:rsidR="007411D9" w:rsidRDefault="007411D9"/>
    <w:p w14:paraId="47ADC46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7053AD8E"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5360524"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47006E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8C68B90" w14:textId="77777777" w:rsidR="00775F55" w:rsidRDefault="00775F55" w:rsidP="001D588C">
      <w:pPr>
        <w:tabs>
          <w:tab w:val="left" w:pos="576"/>
        </w:tabs>
        <w:spacing w:before="80"/>
        <w:ind w:left="567"/>
        <w:jc w:val="both"/>
        <w:rPr>
          <w:rFonts w:ascii="Arial" w:hAnsi="Arial" w:cs="Arial"/>
        </w:rPr>
      </w:pPr>
    </w:p>
    <w:p w14:paraId="63E4E88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44170">
        <w:fldChar w:fldCharType="separate"/>
      </w:r>
      <w:r w:rsidR="00AE730C">
        <w:fldChar w:fldCharType="end"/>
      </w:r>
    </w:p>
    <w:p w14:paraId="5FB88ADB" w14:textId="77777777" w:rsidR="00AE730C" w:rsidRDefault="00AE730C">
      <w:pPr>
        <w:jc w:val="both"/>
        <w:rPr>
          <w:rFonts w:ascii="Arial" w:hAnsi="Arial" w:cs="Arial"/>
        </w:rPr>
      </w:pPr>
    </w:p>
    <w:p w14:paraId="45B3E646"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195E8CB" w14:textId="77777777" w:rsidR="00775F55" w:rsidRDefault="00775F55" w:rsidP="00775F55">
      <w:pPr>
        <w:jc w:val="both"/>
        <w:rPr>
          <w:rFonts w:ascii="Arial" w:hAnsi="Arial" w:cs="Arial"/>
          <w:sz w:val="18"/>
          <w:szCs w:val="18"/>
        </w:rPr>
      </w:pPr>
    </w:p>
    <w:p w14:paraId="0F1073AA" w14:textId="77777777" w:rsidR="00507C52" w:rsidRDefault="00507C52">
      <w:pPr>
        <w:jc w:val="both"/>
        <w:rPr>
          <w:rFonts w:ascii="Arial" w:hAnsi="Arial" w:cs="Arial"/>
        </w:rPr>
      </w:pPr>
    </w:p>
    <w:p w14:paraId="0531F1EA"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81A577A" w14:textId="77777777" w:rsidR="00507C52" w:rsidRDefault="00507C52" w:rsidP="00507C52">
      <w:pPr>
        <w:pStyle w:val="En-tte"/>
        <w:tabs>
          <w:tab w:val="clear" w:pos="4536"/>
          <w:tab w:val="clear" w:pos="9072"/>
          <w:tab w:val="left" w:pos="864"/>
        </w:tabs>
        <w:rPr>
          <w:rFonts w:ascii="Arial" w:hAnsi="Arial" w:cs="Arial"/>
        </w:rPr>
      </w:pPr>
    </w:p>
    <w:p w14:paraId="559AC95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E2C2A7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F66C33E" w14:textId="77777777" w:rsidR="00507C52" w:rsidRPr="00411396" w:rsidRDefault="00507C52" w:rsidP="00507C52">
      <w:pPr>
        <w:pStyle w:val="En-tte"/>
        <w:tabs>
          <w:tab w:val="left" w:pos="864"/>
        </w:tabs>
        <w:rPr>
          <w:rFonts w:ascii="Arial" w:hAnsi="Arial" w:cs="Arial"/>
        </w:rPr>
      </w:pPr>
    </w:p>
    <w:p w14:paraId="545D067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FCD5D65" w14:textId="77777777" w:rsidR="00507C52" w:rsidRPr="00411396" w:rsidRDefault="00507C52" w:rsidP="00775F55">
      <w:pPr>
        <w:pStyle w:val="En-tte"/>
        <w:tabs>
          <w:tab w:val="left" w:pos="864"/>
        </w:tabs>
        <w:ind w:left="426"/>
        <w:rPr>
          <w:rFonts w:ascii="Arial" w:hAnsi="Arial" w:cs="Arial"/>
        </w:rPr>
      </w:pPr>
    </w:p>
    <w:p w14:paraId="5484A995" w14:textId="77777777" w:rsidR="00507C52" w:rsidRDefault="00507C52" w:rsidP="00775F55">
      <w:pPr>
        <w:pStyle w:val="En-tte"/>
        <w:tabs>
          <w:tab w:val="left" w:pos="864"/>
        </w:tabs>
        <w:ind w:left="426"/>
        <w:rPr>
          <w:rFonts w:ascii="Arial" w:hAnsi="Arial" w:cs="Arial"/>
        </w:rPr>
      </w:pPr>
    </w:p>
    <w:p w14:paraId="006A9452" w14:textId="77777777" w:rsidR="00775F55" w:rsidRPr="00411396" w:rsidRDefault="00775F55" w:rsidP="00775F55">
      <w:pPr>
        <w:pStyle w:val="En-tte"/>
        <w:tabs>
          <w:tab w:val="left" w:pos="864"/>
        </w:tabs>
        <w:ind w:left="426"/>
        <w:rPr>
          <w:rFonts w:ascii="Arial" w:hAnsi="Arial" w:cs="Arial"/>
        </w:rPr>
      </w:pPr>
    </w:p>
    <w:p w14:paraId="13C8C371"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7FE7BA1" w14:textId="77777777" w:rsidR="00507C52" w:rsidRPr="00411396" w:rsidRDefault="00507C52" w:rsidP="00775F55">
      <w:pPr>
        <w:pStyle w:val="En-tte"/>
        <w:tabs>
          <w:tab w:val="left" w:pos="864"/>
        </w:tabs>
        <w:ind w:left="426"/>
        <w:rPr>
          <w:rFonts w:ascii="Arial" w:hAnsi="Arial" w:cs="Arial"/>
        </w:rPr>
      </w:pPr>
    </w:p>
    <w:p w14:paraId="18D98999" w14:textId="77777777" w:rsidR="00507C52" w:rsidRPr="00411396" w:rsidRDefault="00507C52" w:rsidP="00775F55">
      <w:pPr>
        <w:pStyle w:val="En-tte"/>
        <w:tabs>
          <w:tab w:val="left" w:pos="864"/>
        </w:tabs>
        <w:ind w:left="426"/>
        <w:rPr>
          <w:rFonts w:ascii="Arial" w:hAnsi="Arial" w:cs="Arial"/>
        </w:rPr>
      </w:pPr>
    </w:p>
    <w:p w14:paraId="6C8073F4" w14:textId="77777777" w:rsidR="00507C52" w:rsidRDefault="00507C52">
      <w:pPr>
        <w:jc w:val="both"/>
        <w:rPr>
          <w:rFonts w:ascii="Arial" w:hAnsi="Arial" w:cs="Arial"/>
        </w:rPr>
      </w:pPr>
    </w:p>
    <w:p w14:paraId="16ED5722" w14:textId="77777777" w:rsidR="00507C52" w:rsidRDefault="00507C52">
      <w:pPr>
        <w:jc w:val="both"/>
        <w:rPr>
          <w:rFonts w:ascii="Arial" w:hAnsi="Arial" w:cs="Arial"/>
        </w:rPr>
      </w:pPr>
    </w:p>
    <w:p w14:paraId="2A347C6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A957F71" w14:textId="77777777" w:rsidR="007411D9" w:rsidRDefault="007411D9">
      <w:pPr>
        <w:jc w:val="both"/>
        <w:rPr>
          <w:rFonts w:ascii="Arial" w:hAnsi="Arial" w:cs="Arial"/>
        </w:rPr>
      </w:pPr>
    </w:p>
    <w:p w14:paraId="1446EDD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01F1824" w14:textId="77777777" w:rsidR="007411D9" w:rsidRDefault="007411D9">
      <w:pPr>
        <w:rPr>
          <w:rFonts w:ascii="Arial" w:hAnsi="Arial" w:cs="Arial"/>
        </w:rPr>
      </w:pPr>
      <w:r>
        <w:rPr>
          <w:rFonts w:ascii="Arial" w:hAnsi="Arial" w:cs="Arial"/>
          <w:i/>
          <w:sz w:val="18"/>
          <w:szCs w:val="18"/>
        </w:rPr>
        <w:t>(Cocher la case correspondante.)</w:t>
      </w:r>
    </w:p>
    <w:p w14:paraId="43EDD80C" w14:textId="77777777" w:rsidR="007411D9" w:rsidRDefault="007411D9">
      <w:pPr>
        <w:rPr>
          <w:rFonts w:ascii="Arial" w:hAnsi="Arial" w:cs="Arial"/>
        </w:rPr>
      </w:pPr>
    </w:p>
    <w:p w14:paraId="16861C54"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4417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1F98DD2" w14:textId="77777777" w:rsidR="00922BA4" w:rsidRDefault="00922BA4">
      <w:pPr>
        <w:ind w:left="4536" w:hanging="3990"/>
        <w:jc w:val="both"/>
        <w:rPr>
          <w:rFonts w:ascii="Arial" w:hAnsi="Arial" w:cs="Arial"/>
        </w:rPr>
      </w:pPr>
    </w:p>
    <w:p w14:paraId="4DC279D2"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8C84089" w14:textId="77777777" w:rsidR="00922BA4" w:rsidRDefault="00922BA4">
      <w:pPr>
        <w:ind w:left="4536" w:hanging="3990"/>
        <w:jc w:val="both"/>
        <w:rPr>
          <w:rFonts w:ascii="Arial" w:hAnsi="Arial" w:cs="Arial"/>
        </w:rPr>
      </w:pPr>
    </w:p>
    <w:p w14:paraId="75609A0A" w14:textId="77777777" w:rsidR="00F1191F" w:rsidRDefault="00F1191F">
      <w:pPr>
        <w:ind w:left="4536" w:hanging="3990"/>
        <w:jc w:val="both"/>
        <w:rPr>
          <w:rFonts w:ascii="Arial" w:hAnsi="Arial" w:cs="Arial"/>
        </w:rPr>
      </w:pPr>
    </w:p>
    <w:p w14:paraId="16025C6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5CD7F0A" w14:textId="77777777">
        <w:tc>
          <w:tcPr>
            <w:tcW w:w="10277" w:type="dxa"/>
            <w:shd w:val="clear" w:color="auto" w:fill="66CCFF"/>
          </w:tcPr>
          <w:p w14:paraId="739FD57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78F74AE" w14:textId="77777777" w:rsidR="007411D9" w:rsidRDefault="007411D9">
      <w:pPr>
        <w:jc w:val="both"/>
      </w:pPr>
    </w:p>
    <w:p w14:paraId="657C0D1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30E983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1F39CE0" w14:textId="77777777" w:rsidR="007411D9" w:rsidRDefault="007411D9">
      <w:pPr>
        <w:rPr>
          <w:rFonts w:ascii="Arial" w:hAnsi="Arial" w:cs="Arial"/>
        </w:rPr>
      </w:pPr>
    </w:p>
    <w:p w14:paraId="39D61E1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64DDEC1" w14:textId="77777777" w:rsidR="00775F55" w:rsidRDefault="00775F55" w:rsidP="00775F55">
      <w:pPr>
        <w:pStyle w:val="En-tte"/>
        <w:ind w:left="360"/>
        <w:rPr>
          <w:rFonts w:ascii="Arial" w:hAnsi="Arial" w:cs="Arial"/>
        </w:rPr>
      </w:pPr>
    </w:p>
    <w:p w14:paraId="54676FFF" w14:textId="77777777" w:rsidR="00775F55" w:rsidRDefault="00775F55" w:rsidP="00775F55">
      <w:pPr>
        <w:pStyle w:val="En-tte"/>
        <w:ind w:left="360"/>
        <w:rPr>
          <w:rFonts w:ascii="Arial" w:hAnsi="Arial" w:cs="Arial"/>
        </w:rPr>
      </w:pPr>
    </w:p>
    <w:p w14:paraId="1F407A55" w14:textId="77777777" w:rsidR="00775F55" w:rsidRPr="00775F55" w:rsidRDefault="00775F55" w:rsidP="00775F55">
      <w:pPr>
        <w:pStyle w:val="En-tte"/>
        <w:ind w:left="360"/>
        <w:rPr>
          <w:rFonts w:ascii="Arial" w:hAnsi="Arial" w:cs="Arial"/>
        </w:rPr>
      </w:pPr>
    </w:p>
    <w:p w14:paraId="07A1C98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4BDE250" w14:textId="77777777" w:rsidR="00775F55" w:rsidRDefault="00775F55" w:rsidP="00775F55">
      <w:pPr>
        <w:pStyle w:val="En-tte"/>
        <w:ind w:left="360"/>
        <w:rPr>
          <w:rFonts w:ascii="Arial" w:hAnsi="Arial" w:cs="Arial"/>
        </w:rPr>
      </w:pPr>
    </w:p>
    <w:p w14:paraId="63A00AD3" w14:textId="77777777" w:rsidR="00775F55" w:rsidRDefault="00775F55" w:rsidP="00775F55">
      <w:pPr>
        <w:pStyle w:val="En-tte"/>
        <w:ind w:left="360"/>
        <w:rPr>
          <w:rFonts w:ascii="Arial" w:hAnsi="Arial" w:cs="Arial"/>
        </w:rPr>
      </w:pPr>
    </w:p>
    <w:p w14:paraId="0DCC32D9" w14:textId="77777777" w:rsidR="00775F55" w:rsidRPr="00775F55" w:rsidRDefault="00775F55" w:rsidP="00775F55">
      <w:pPr>
        <w:pStyle w:val="En-tte"/>
        <w:ind w:left="360"/>
        <w:rPr>
          <w:rFonts w:ascii="Arial" w:hAnsi="Arial" w:cs="Arial"/>
        </w:rPr>
      </w:pPr>
    </w:p>
    <w:p w14:paraId="6DC75B6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0ACE46" w14:textId="77777777" w:rsidR="00775F55" w:rsidRDefault="00775F55" w:rsidP="00775F55">
      <w:pPr>
        <w:pStyle w:val="En-tte"/>
        <w:ind w:left="360"/>
        <w:rPr>
          <w:rFonts w:ascii="Arial" w:hAnsi="Arial" w:cs="Arial"/>
        </w:rPr>
      </w:pPr>
    </w:p>
    <w:p w14:paraId="7D98021B" w14:textId="77777777" w:rsidR="00775F55" w:rsidRDefault="00775F55" w:rsidP="00775F55">
      <w:pPr>
        <w:pStyle w:val="En-tte"/>
        <w:ind w:left="360"/>
        <w:rPr>
          <w:rFonts w:ascii="Arial" w:hAnsi="Arial" w:cs="Arial"/>
        </w:rPr>
      </w:pPr>
    </w:p>
    <w:p w14:paraId="4B95CC3B" w14:textId="77777777" w:rsidR="00775F55" w:rsidRPr="00775F55" w:rsidRDefault="00775F55" w:rsidP="00775F55">
      <w:pPr>
        <w:pStyle w:val="En-tte"/>
        <w:ind w:left="360"/>
        <w:rPr>
          <w:rFonts w:ascii="Arial" w:hAnsi="Arial" w:cs="Arial"/>
        </w:rPr>
      </w:pPr>
    </w:p>
    <w:p w14:paraId="4CC8C82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B450E5" w14:textId="77777777" w:rsidR="00775F55" w:rsidRDefault="00775F55" w:rsidP="00775F55">
      <w:pPr>
        <w:pStyle w:val="En-tte"/>
        <w:ind w:left="360"/>
        <w:rPr>
          <w:rFonts w:ascii="Arial" w:hAnsi="Arial" w:cs="Arial"/>
        </w:rPr>
      </w:pPr>
    </w:p>
    <w:p w14:paraId="19904646" w14:textId="77777777" w:rsidR="00775F55" w:rsidRDefault="00775F55" w:rsidP="00775F55">
      <w:pPr>
        <w:pStyle w:val="En-tte"/>
        <w:ind w:left="360"/>
        <w:rPr>
          <w:rFonts w:ascii="Arial" w:hAnsi="Arial" w:cs="Arial"/>
        </w:rPr>
      </w:pPr>
    </w:p>
    <w:p w14:paraId="4EE4A02E" w14:textId="77777777" w:rsidR="00775F55" w:rsidRPr="00775F55" w:rsidRDefault="00775F55" w:rsidP="00775F55">
      <w:pPr>
        <w:pStyle w:val="En-tte"/>
        <w:ind w:left="360"/>
        <w:rPr>
          <w:rFonts w:ascii="Arial" w:hAnsi="Arial" w:cs="Arial"/>
        </w:rPr>
      </w:pPr>
    </w:p>
    <w:p w14:paraId="33E1D9C1"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A6BA12B" w14:textId="77777777" w:rsidR="00775F55" w:rsidRPr="00775F55" w:rsidRDefault="00775F55" w:rsidP="00775F55">
      <w:pPr>
        <w:pStyle w:val="En-tte"/>
        <w:ind w:left="360"/>
        <w:rPr>
          <w:rFonts w:ascii="Arial" w:hAnsi="Arial" w:cs="Arial"/>
        </w:rPr>
      </w:pPr>
    </w:p>
    <w:p w14:paraId="0E12E995" w14:textId="77777777" w:rsidR="00775F55" w:rsidRPr="00775F55" w:rsidRDefault="00775F55" w:rsidP="00775F55">
      <w:pPr>
        <w:pStyle w:val="En-tte"/>
        <w:ind w:left="360"/>
        <w:rPr>
          <w:rFonts w:ascii="Arial" w:hAnsi="Arial" w:cs="Arial"/>
        </w:rPr>
      </w:pPr>
    </w:p>
    <w:p w14:paraId="0697AF75" w14:textId="77777777" w:rsidR="00A02C06" w:rsidRDefault="00A02C06">
      <w:pPr>
        <w:rPr>
          <w:rFonts w:ascii="Arial" w:hAnsi="Arial" w:cs="Arial"/>
        </w:rPr>
      </w:pPr>
    </w:p>
    <w:p w14:paraId="0432C312" w14:textId="77777777" w:rsidR="00A02C06" w:rsidRDefault="00A02C06">
      <w:pPr>
        <w:rPr>
          <w:rFonts w:ascii="Arial" w:hAnsi="Arial" w:cs="Arial"/>
        </w:rPr>
      </w:pPr>
    </w:p>
    <w:p w14:paraId="2A72396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B119A54" w14:textId="77777777" w:rsidR="009B14B4" w:rsidRDefault="009B14B4">
      <w:pPr>
        <w:tabs>
          <w:tab w:val="left" w:pos="3402"/>
          <w:tab w:val="left" w:pos="6237"/>
          <w:tab w:val="left" w:pos="9072"/>
        </w:tabs>
        <w:spacing w:before="120" w:after="120"/>
        <w:rPr>
          <w:rFonts w:ascii="Arial" w:hAnsi="Arial" w:cs="Arial"/>
          <w:sz w:val="16"/>
          <w:szCs w:val="16"/>
        </w:rPr>
      </w:pPr>
    </w:p>
    <w:p w14:paraId="6D5A8E43" w14:textId="77777777" w:rsidR="009B14B4" w:rsidRDefault="009B14B4">
      <w:pPr>
        <w:tabs>
          <w:tab w:val="left" w:pos="3402"/>
          <w:tab w:val="left" w:pos="6237"/>
          <w:tab w:val="left" w:pos="9072"/>
        </w:tabs>
        <w:spacing w:before="120" w:after="120"/>
        <w:rPr>
          <w:rFonts w:ascii="Arial" w:hAnsi="Arial" w:cs="Arial"/>
          <w:sz w:val="16"/>
          <w:szCs w:val="16"/>
        </w:rPr>
      </w:pPr>
    </w:p>
    <w:p w14:paraId="46108305" w14:textId="77777777" w:rsidR="009B14B4" w:rsidRDefault="009B14B4">
      <w:pPr>
        <w:tabs>
          <w:tab w:val="left" w:pos="3402"/>
          <w:tab w:val="left" w:pos="6237"/>
          <w:tab w:val="left" w:pos="9072"/>
        </w:tabs>
        <w:spacing w:before="120" w:after="120"/>
        <w:rPr>
          <w:rFonts w:ascii="Arial" w:hAnsi="Arial" w:cs="Arial"/>
          <w:sz w:val="16"/>
          <w:szCs w:val="16"/>
        </w:rPr>
      </w:pPr>
    </w:p>
    <w:p w14:paraId="027F3934" w14:textId="77777777" w:rsidR="009B14B4" w:rsidRDefault="009B14B4">
      <w:pPr>
        <w:tabs>
          <w:tab w:val="left" w:pos="3402"/>
          <w:tab w:val="left" w:pos="6237"/>
          <w:tab w:val="left" w:pos="9072"/>
        </w:tabs>
        <w:spacing w:before="120" w:after="120"/>
        <w:rPr>
          <w:rFonts w:ascii="Arial" w:hAnsi="Arial" w:cs="Arial"/>
          <w:sz w:val="16"/>
          <w:szCs w:val="16"/>
        </w:rPr>
      </w:pPr>
    </w:p>
    <w:p w14:paraId="65C21FF5" w14:textId="77777777" w:rsidR="009B14B4" w:rsidRDefault="009B14B4">
      <w:pPr>
        <w:tabs>
          <w:tab w:val="left" w:pos="3402"/>
          <w:tab w:val="left" w:pos="6237"/>
          <w:tab w:val="left" w:pos="9072"/>
        </w:tabs>
        <w:spacing w:before="120" w:after="120"/>
        <w:rPr>
          <w:rFonts w:ascii="Arial" w:hAnsi="Arial" w:cs="Arial"/>
          <w:sz w:val="16"/>
          <w:szCs w:val="16"/>
        </w:rPr>
      </w:pPr>
    </w:p>
    <w:p w14:paraId="6350F051" w14:textId="77777777" w:rsidR="009B14B4" w:rsidRDefault="009B14B4">
      <w:pPr>
        <w:tabs>
          <w:tab w:val="left" w:pos="3402"/>
          <w:tab w:val="left" w:pos="6237"/>
          <w:tab w:val="left" w:pos="9072"/>
        </w:tabs>
        <w:spacing w:before="120" w:after="120"/>
        <w:rPr>
          <w:rFonts w:ascii="Arial" w:hAnsi="Arial" w:cs="Arial"/>
          <w:sz w:val="16"/>
          <w:szCs w:val="16"/>
        </w:rPr>
      </w:pPr>
    </w:p>
    <w:p w14:paraId="33203D00" w14:textId="77777777" w:rsidR="009B14B4" w:rsidRDefault="009B14B4">
      <w:pPr>
        <w:tabs>
          <w:tab w:val="left" w:pos="3402"/>
          <w:tab w:val="left" w:pos="6237"/>
          <w:tab w:val="left" w:pos="9072"/>
        </w:tabs>
        <w:spacing w:before="120" w:after="120"/>
        <w:rPr>
          <w:rFonts w:ascii="Arial" w:hAnsi="Arial" w:cs="Arial"/>
          <w:sz w:val="16"/>
          <w:szCs w:val="16"/>
        </w:rPr>
      </w:pPr>
    </w:p>
    <w:p w14:paraId="76D10037" w14:textId="77777777" w:rsidR="009B14B4" w:rsidRDefault="009B14B4">
      <w:pPr>
        <w:tabs>
          <w:tab w:val="left" w:pos="3402"/>
          <w:tab w:val="left" w:pos="6237"/>
          <w:tab w:val="left" w:pos="9072"/>
        </w:tabs>
        <w:spacing w:before="120" w:after="120"/>
        <w:rPr>
          <w:rFonts w:ascii="Arial" w:hAnsi="Arial" w:cs="Arial"/>
          <w:sz w:val="16"/>
          <w:szCs w:val="16"/>
        </w:rPr>
      </w:pPr>
    </w:p>
    <w:p w14:paraId="4B02284E" w14:textId="77777777" w:rsidR="009B14B4" w:rsidRDefault="009B14B4">
      <w:pPr>
        <w:tabs>
          <w:tab w:val="left" w:pos="3402"/>
          <w:tab w:val="left" w:pos="6237"/>
          <w:tab w:val="left" w:pos="9072"/>
        </w:tabs>
        <w:spacing w:before="120" w:after="120"/>
        <w:rPr>
          <w:rFonts w:ascii="Arial" w:hAnsi="Arial" w:cs="Arial"/>
          <w:sz w:val="16"/>
          <w:szCs w:val="16"/>
        </w:rPr>
      </w:pPr>
    </w:p>
    <w:p w14:paraId="2CD10896"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281FB" w14:textId="77777777" w:rsidR="00A70828" w:rsidRDefault="00A70828">
      <w:r>
        <w:separator/>
      </w:r>
    </w:p>
  </w:endnote>
  <w:endnote w:type="continuationSeparator" w:id="0">
    <w:p w14:paraId="16F55AF3"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F4C82EF" w14:textId="77777777">
      <w:trPr>
        <w:tblHeader/>
      </w:trPr>
      <w:tc>
        <w:tcPr>
          <w:tcW w:w="3048" w:type="dxa"/>
          <w:shd w:val="clear" w:color="auto" w:fill="66CCFF"/>
        </w:tcPr>
        <w:p w14:paraId="17C0C12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8BE352E" w14:textId="1C6872EE" w:rsidR="007411D9" w:rsidRDefault="005136C5" w:rsidP="007E359F">
          <w:pPr>
            <w:jc w:val="center"/>
            <w:rPr>
              <w:rFonts w:ascii="Arial" w:hAnsi="Arial" w:cs="Arial"/>
              <w:b/>
              <w:bCs/>
            </w:rPr>
          </w:pPr>
          <w:del w:id="0" w:author="DELANCOIS Karine" w:date="2024-03-19T15:10:00Z">
            <w:r w:rsidDel="003B1C2E">
              <w:rPr>
                <w:rFonts w:ascii="Arial" w:hAnsi="Arial" w:cs="Arial"/>
                <w:b/>
                <w:i/>
                <w:iCs/>
              </w:rPr>
              <w:delText>22FHPSGA215</w:delText>
            </w:r>
          </w:del>
          <w:ins w:id="1" w:author="DELANCOIS Karine" w:date="2025-04-17T15:16:00Z">
            <w:r w:rsidR="00CC1B03">
              <w:rPr>
                <w:rFonts w:ascii="Arial" w:hAnsi="Arial" w:cs="Arial"/>
                <w:b/>
                <w:i/>
                <w:iCs/>
              </w:rPr>
              <w:t>25FHPSLK</w:t>
            </w:r>
            <w:del w:id="2" w:author="VABRE Sylvie" w:date="2025-06-13T14:19:00Z">
              <w:r w:rsidR="00CC1B03" w:rsidDel="00422104">
                <w:rPr>
                  <w:rFonts w:ascii="Arial" w:hAnsi="Arial" w:cs="Arial"/>
                  <w:b/>
                  <w:i/>
                  <w:iCs/>
                </w:rPr>
                <w:delText>055</w:delText>
              </w:r>
            </w:del>
          </w:ins>
          <w:ins w:id="3" w:author="VABRE Sylvie" w:date="2025-06-13T14:19:00Z">
            <w:r w:rsidR="00422104">
              <w:rPr>
                <w:rFonts w:ascii="Arial" w:hAnsi="Arial" w:cs="Arial"/>
                <w:b/>
                <w:i/>
                <w:iCs/>
              </w:rPr>
              <w:t>2</w:t>
            </w:r>
          </w:ins>
          <w:ins w:id="4" w:author="VABRE Sylvie" w:date="2025-07-11T11:28:00Z">
            <w:r w:rsidR="00A44170">
              <w:rPr>
                <w:rFonts w:ascii="Arial" w:hAnsi="Arial" w:cs="Arial"/>
                <w:b/>
                <w:i/>
                <w:iCs/>
              </w:rPr>
              <w:t>92</w:t>
            </w:r>
          </w:ins>
        </w:p>
      </w:tc>
      <w:tc>
        <w:tcPr>
          <w:tcW w:w="851" w:type="dxa"/>
          <w:shd w:val="clear" w:color="auto" w:fill="66CCFF"/>
        </w:tcPr>
        <w:p w14:paraId="140AFAE8" w14:textId="77777777" w:rsidR="007411D9" w:rsidRDefault="007411D9">
          <w:pPr>
            <w:jc w:val="right"/>
          </w:pPr>
          <w:r>
            <w:rPr>
              <w:rFonts w:ascii="Arial" w:hAnsi="Arial" w:cs="Arial"/>
              <w:b/>
              <w:bCs/>
            </w:rPr>
            <w:t xml:space="preserve">Page :     </w:t>
          </w:r>
        </w:p>
      </w:tc>
      <w:tc>
        <w:tcPr>
          <w:tcW w:w="567" w:type="dxa"/>
          <w:shd w:val="clear" w:color="auto" w:fill="66CCFF"/>
        </w:tcPr>
        <w:p w14:paraId="04485DE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C1B0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747A65C" w14:textId="77777777" w:rsidR="007411D9" w:rsidRDefault="007411D9">
          <w:pPr>
            <w:jc w:val="center"/>
          </w:pPr>
          <w:r>
            <w:rPr>
              <w:rFonts w:ascii="Arial" w:hAnsi="Arial" w:cs="Arial"/>
              <w:b/>
              <w:bCs/>
            </w:rPr>
            <w:t>/</w:t>
          </w:r>
        </w:p>
      </w:tc>
      <w:tc>
        <w:tcPr>
          <w:tcW w:w="567" w:type="dxa"/>
          <w:shd w:val="clear" w:color="auto" w:fill="66CCFF"/>
        </w:tcPr>
        <w:p w14:paraId="42C5F4C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C1B03">
            <w:rPr>
              <w:rStyle w:val="Numrodepage"/>
              <w:rFonts w:cs="Arial"/>
              <w:b/>
              <w:noProof/>
            </w:rPr>
            <w:t>4</w:t>
          </w:r>
          <w:r>
            <w:rPr>
              <w:rStyle w:val="Numrodepage"/>
              <w:rFonts w:cs="Arial"/>
              <w:b/>
            </w:rPr>
            <w:fldChar w:fldCharType="end"/>
          </w:r>
        </w:p>
      </w:tc>
    </w:tr>
  </w:tbl>
  <w:p w14:paraId="7547E25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4A486" w14:textId="77777777" w:rsidR="00A70828" w:rsidRDefault="00A70828">
      <w:r>
        <w:separator/>
      </w:r>
    </w:p>
  </w:footnote>
  <w:footnote w:type="continuationSeparator" w:id="0">
    <w:p w14:paraId="78B760B6" w14:textId="77777777" w:rsidR="00A70828" w:rsidRDefault="00A70828">
      <w:r>
        <w:continuationSeparator/>
      </w:r>
    </w:p>
  </w:footnote>
  <w:footnote w:id="1">
    <w:p w14:paraId="551CAC81"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LANCOIS Karine">
    <w15:presenceInfo w15:providerId="AD" w15:userId="S-1-5-21-705570488-188102822-1586563796-3872"/>
  </w15:person>
  <w15:person w15:author="VABRE Sylvie">
    <w15:presenceInfo w15:providerId="AD" w15:userId="S-1-5-21-705570488-188102822-1586563796-26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comments="0" w:insDel="0" w:formatting="0" w:inkAnnotation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D4563"/>
    <w:rsid w:val="000E5E39"/>
    <w:rsid w:val="00101F16"/>
    <w:rsid w:val="001052F6"/>
    <w:rsid w:val="001101D5"/>
    <w:rsid w:val="00184AEF"/>
    <w:rsid w:val="001A287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6FAB"/>
    <w:rsid w:val="002A19F7"/>
    <w:rsid w:val="002A6C8B"/>
    <w:rsid w:val="002B0EA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1C2E"/>
    <w:rsid w:val="003B4647"/>
    <w:rsid w:val="003C0BB4"/>
    <w:rsid w:val="003C189F"/>
    <w:rsid w:val="003C3A5C"/>
    <w:rsid w:val="003D02BB"/>
    <w:rsid w:val="003E58DA"/>
    <w:rsid w:val="003F1528"/>
    <w:rsid w:val="003F2D90"/>
    <w:rsid w:val="00402F5F"/>
    <w:rsid w:val="0040646C"/>
    <w:rsid w:val="00412718"/>
    <w:rsid w:val="00413A54"/>
    <w:rsid w:val="00422104"/>
    <w:rsid w:val="00456A7D"/>
    <w:rsid w:val="00472DBE"/>
    <w:rsid w:val="00486CBD"/>
    <w:rsid w:val="00490012"/>
    <w:rsid w:val="00491433"/>
    <w:rsid w:val="004B21EB"/>
    <w:rsid w:val="004D1DF9"/>
    <w:rsid w:val="004D7559"/>
    <w:rsid w:val="004E13BF"/>
    <w:rsid w:val="004E729F"/>
    <w:rsid w:val="004F0B06"/>
    <w:rsid w:val="00507C52"/>
    <w:rsid w:val="005136C5"/>
    <w:rsid w:val="00521228"/>
    <w:rsid w:val="00523768"/>
    <w:rsid w:val="00536431"/>
    <w:rsid w:val="005404D8"/>
    <w:rsid w:val="005451F3"/>
    <w:rsid w:val="0055495B"/>
    <w:rsid w:val="005613A6"/>
    <w:rsid w:val="00577B00"/>
    <w:rsid w:val="005B1763"/>
    <w:rsid w:val="005B287C"/>
    <w:rsid w:val="005E12D0"/>
    <w:rsid w:val="005E37B5"/>
    <w:rsid w:val="00625F1D"/>
    <w:rsid w:val="00632D63"/>
    <w:rsid w:val="00633D7F"/>
    <w:rsid w:val="00635673"/>
    <w:rsid w:val="00645FD5"/>
    <w:rsid w:val="00673463"/>
    <w:rsid w:val="00676069"/>
    <w:rsid w:val="0069561D"/>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D3787"/>
    <w:rsid w:val="007E359F"/>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01FE4"/>
    <w:rsid w:val="00903283"/>
    <w:rsid w:val="00922BA4"/>
    <w:rsid w:val="009277A2"/>
    <w:rsid w:val="00960E4C"/>
    <w:rsid w:val="0097024E"/>
    <w:rsid w:val="00981CD3"/>
    <w:rsid w:val="00990786"/>
    <w:rsid w:val="009924C9"/>
    <w:rsid w:val="009A6876"/>
    <w:rsid w:val="009B0B7A"/>
    <w:rsid w:val="009B14B4"/>
    <w:rsid w:val="00A02C06"/>
    <w:rsid w:val="00A32C14"/>
    <w:rsid w:val="00A440EF"/>
    <w:rsid w:val="00A44170"/>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EF6"/>
    <w:rsid w:val="00BE48FE"/>
    <w:rsid w:val="00BF52D6"/>
    <w:rsid w:val="00C01A17"/>
    <w:rsid w:val="00C02D34"/>
    <w:rsid w:val="00C1386A"/>
    <w:rsid w:val="00C41D42"/>
    <w:rsid w:val="00C50B6D"/>
    <w:rsid w:val="00C751EE"/>
    <w:rsid w:val="00C812AC"/>
    <w:rsid w:val="00C877BA"/>
    <w:rsid w:val="00CB13E0"/>
    <w:rsid w:val="00CB1774"/>
    <w:rsid w:val="00CC1B03"/>
    <w:rsid w:val="00CC3A38"/>
    <w:rsid w:val="00CD0F79"/>
    <w:rsid w:val="00CD4969"/>
    <w:rsid w:val="00CD55BF"/>
    <w:rsid w:val="00CF25E6"/>
    <w:rsid w:val="00D07C18"/>
    <w:rsid w:val="00D7269B"/>
    <w:rsid w:val="00D84A53"/>
    <w:rsid w:val="00DB3307"/>
    <w:rsid w:val="00DC00F7"/>
    <w:rsid w:val="00DD1774"/>
    <w:rsid w:val="00DE001E"/>
    <w:rsid w:val="00DE1001"/>
    <w:rsid w:val="00DF454C"/>
    <w:rsid w:val="00DF7E37"/>
    <w:rsid w:val="00E107A1"/>
    <w:rsid w:val="00E15759"/>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120F6D"/>
  <w15:docId w15:val="{EDA10F4E-7AFD-40EE-9035-4A039F97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2585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4DBB-C184-448B-8FFF-88844F5F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2096</Words>
  <Characters>11530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13599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VABRE Sylvie</cp:lastModifiedBy>
  <cp:revision>3</cp:revision>
  <cp:lastPrinted>2016-11-02T12:51:00Z</cp:lastPrinted>
  <dcterms:created xsi:type="dcterms:W3CDTF">2025-06-13T12:19:00Z</dcterms:created>
  <dcterms:modified xsi:type="dcterms:W3CDTF">2025-07-11T09:28:00Z</dcterms:modified>
</cp:coreProperties>
</file>